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7F815A54"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6629B1">
        <w:rPr>
          <w:rStyle w:val="Strong"/>
          <w:b/>
          <w:bCs w:val="0"/>
          <w:sz w:val="24"/>
          <w:szCs w:val="24"/>
        </w:rPr>
        <w:t>22-SS001-23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B73562" w14:paraId="0C31163E" w14:textId="77777777" w:rsidTr="00E00B9C">
        <w:trPr>
          <w:cantSplit/>
          <w:tblHeader/>
        </w:trPr>
        <w:tc>
          <w:tcPr>
            <w:tcW w:w="2430" w:type="dxa"/>
            <w:shd w:val="clear" w:color="auto" w:fill="auto"/>
            <w:vAlign w:val="center"/>
          </w:tcPr>
          <w:p w14:paraId="49E5A984" w14:textId="77777777" w:rsidR="00B73562" w:rsidRDefault="00B73562" w:rsidP="00E00B9C">
            <w:pPr>
              <w:pStyle w:val="TableContents"/>
              <w:jc w:val="center"/>
              <w:rPr>
                <w:rFonts w:cs="Calibri"/>
                <w:b/>
              </w:rPr>
            </w:pPr>
            <w:r>
              <w:rPr>
                <w:rFonts w:cs="Calibri"/>
                <w:b/>
              </w:rPr>
              <w:t>Major Criteria</w:t>
            </w:r>
          </w:p>
        </w:tc>
        <w:tc>
          <w:tcPr>
            <w:tcW w:w="5367" w:type="dxa"/>
            <w:shd w:val="clear" w:color="auto" w:fill="auto"/>
            <w:vAlign w:val="center"/>
          </w:tcPr>
          <w:p w14:paraId="0AA4FC88" w14:textId="77777777" w:rsidR="00B73562" w:rsidRDefault="00B73562" w:rsidP="00E00B9C">
            <w:pPr>
              <w:pStyle w:val="TableContents"/>
              <w:jc w:val="center"/>
              <w:rPr>
                <w:rFonts w:cs="Calibri"/>
                <w:b/>
              </w:rPr>
            </w:pPr>
            <w:r>
              <w:rPr>
                <w:rFonts w:cs="Calibri"/>
                <w:b/>
              </w:rPr>
              <w:t>Details &amp; Sub-Criteria</w:t>
            </w:r>
          </w:p>
        </w:tc>
        <w:tc>
          <w:tcPr>
            <w:tcW w:w="1464" w:type="dxa"/>
            <w:shd w:val="clear" w:color="auto" w:fill="auto"/>
            <w:vAlign w:val="center"/>
          </w:tcPr>
          <w:p w14:paraId="76789D22" w14:textId="77777777" w:rsidR="00B73562" w:rsidRDefault="00B73562" w:rsidP="00E00B9C">
            <w:pPr>
              <w:pStyle w:val="TableContents"/>
              <w:jc w:val="center"/>
              <w:rPr>
                <w:rFonts w:cs="Calibri"/>
                <w:b/>
              </w:rPr>
            </w:pPr>
            <w:r>
              <w:rPr>
                <w:rFonts w:cs="Calibri"/>
                <w:b/>
              </w:rPr>
              <w:t>Possible Score</w:t>
            </w:r>
          </w:p>
        </w:tc>
      </w:tr>
      <w:tr w:rsidR="00B73562" w14:paraId="33B1C1AE" w14:textId="77777777" w:rsidTr="00E00B9C">
        <w:trPr>
          <w:cantSplit/>
          <w:tblHeader/>
        </w:trPr>
        <w:tc>
          <w:tcPr>
            <w:tcW w:w="2430" w:type="dxa"/>
            <w:shd w:val="clear" w:color="auto" w:fill="auto"/>
            <w:vAlign w:val="center"/>
          </w:tcPr>
          <w:p w14:paraId="522F09C9"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services</w:t>
            </w:r>
          </w:p>
        </w:tc>
        <w:tc>
          <w:tcPr>
            <w:tcW w:w="5367" w:type="dxa"/>
            <w:shd w:val="clear" w:color="auto" w:fill="auto"/>
          </w:tcPr>
          <w:p w14:paraId="0C8A2C72" w14:textId="77777777" w:rsidR="00FE7AFC" w:rsidRPr="00FE7AFC" w:rsidRDefault="00B73562" w:rsidP="00FE7AFC">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reputation with similar supply of services</w:t>
            </w:r>
          </w:p>
          <w:p w14:paraId="1B3F11FA" w14:textId="77777777" w:rsidR="00283F16" w:rsidRPr="00283F16" w:rsidRDefault="00FE7AFC" w:rsidP="00283F16">
            <w:pPr>
              <w:pStyle w:val="TableContents"/>
              <w:numPr>
                <w:ilvl w:val="0"/>
                <w:numId w:val="3"/>
              </w:numPr>
              <w:rPr>
                <w:rFonts w:asciiTheme="minorHAnsi" w:hAnsiTheme="minorHAnsi"/>
                <w:sz w:val="22"/>
                <w:szCs w:val="22"/>
              </w:rPr>
            </w:pPr>
            <w:r>
              <w:rPr>
                <w:rFonts w:asciiTheme="minorHAnsi" w:hAnsiTheme="minorHAnsi"/>
                <w:sz w:val="22"/>
                <w:szCs w:val="22"/>
                <w:lang w:val="en-US"/>
              </w:rPr>
              <w:t xml:space="preserve">Business registration </w:t>
            </w:r>
          </w:p>
          <w:p w14:paraId="46D05BFB" w14:textId="49E66A33" w:rsidR="006629B1" w:rsidRPr="00283F16" w:rsidRDefault="00283F16" w:rsidP="00283F16">
            <w:pPr>
              <w:pStyle w:val="TableContents"/>
              <w:numPr>
                <w:ilvl w:val="0"/>
                <w:numId w:val="3"/>
              </w:numPr>
              <w:rPr>
                <w:rFonts w:asciiTheme="minorHAnsi" w:hAnsiTheme="minorHAnsi"/>
                <w:sz w:val="22"/>
                <w:szCs w:val="22"/>
              </w:rPr>
            </w:pPr>
            <w:r>
              <w:rPr>
                <w:rFonts w:asciiTheme="minorHAnsi" w:hAnsiTheme="minorHAnsi"/>
                <w:sz w:val="22"/>
                <w:szCs w:val="22"/>
              </w:rPr>
              <w:t>Business</w:t>
            </w:r>
            <w:r w:rsidR="006629B1" w:rsidRPr="00283F16">
              <w:rPr>
                <w:rFonts w:asciiTheme="minorHAnsi" w:hAnsiTheme="minorHAnsi"/>
                <w:sz w:val="22"/>
                <w:szCs w:val="22"/>
              </w:rPr>
              <w:t xml:space="preserve"> license</w:t>
            </w:r>
          </w:p>
          <w:p w14:paraId="536084C1" w14:textId="77777777" w:rsidR="00B73562" w:rsidRPr="001C5303" w:rsidRDefault="00B73562" w:rsidP="00E00B9C">
            <w:pPr>
              <w:pStyle w:val="TableContents"/>
              <w:ind w:left="360"/>
              <w:rPr>
                <w:rFonts w:asciiTheme="minorHAnsi" w:hAnsiTheme="minorHAnsi"/>
                <w:sz w:val="22"/>
                <w:szCs w:val="22"/>
              </w:rPr>
            </w:pPr>
          </w:p>
          <w:p w14:paraId="38D1CCFC" w14:textId="77777777" w:rsidR="00B73562" w:rsidRDefault="00B73562" w:rsidP="00E00B9C">
            <w:pPr>
              <w:pStyle w:val="TableContents"/>
              <w:rPr>
                <w:rFonts w:asciiTheme="minorHAnsi" w:hAnsiTheme="minorHAnsi"/>
                <w:sz w:val="22"/>
                <w:szCs w:val="22"/>
              </w:rPr>
            </w:pPr>
          </w:p>
        </w:tc>
        <w:tc>
          <w:tcPr>
            <w:tcW w:w="1464" w:type="dxa"/>
            <w:shd w:val="clear" w:color="auto" w:fill="auto"/>
            <w:vAlign w:val="center"/>
          </w:tcPr>
          <w:p w14:paraId="63B1B676"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20</w:t>
            </w:r>
          </w:p>
        </w:tc>
      </w:tr>
      <w:tr w:rsidR="00B73562" w14:paraId="43144CE4" w14:textId="77777777" w:rsidTr="00E00B9C">
        <w:trPr>
          <w:cantSplit/>
          <w:tblHeader/>
        </w:trPr>
        <w:tc>
          <w:tcPr>
            <w:tcW w:w="2430" w:type="dxa"/>
            <w:shd w:val="clear" w:color="auto" w:fill="auto"/>
            <w:vAlign w:val="center"/>
          </w:tcPr>
          <w:p w14:paraId="456010DE"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Quality Service Delivery</w:t>
            </w:r>
          </w:p>
        </w:tc>
        <w:tc>
          <w:tcPr>
            <w:tcW w:w="5367" w:type="dxa"/>
            <w:shd w:val="clear" w:color="auto" w:fill="auto"/>
          </w:tcPr>
          <w:p w14:paraId="1173FAA1" w14:textId="712DDBAF" w:rsidR="00B73562" w:rsidRPr="00404B45"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 xml:space="preserve">Providing a very clear time schedule in providing cleaning services in designated areas with starting to </w:t>
            </w:r>
            <w:r w:rsidR="00FE7AFC">
              <w:rPr>
                <w:rFonts w:asciiTheme="minorHAnsi" w:hAnsiTheme="minorHAnsi"/>
                <w:sz w:val="22"/>
                <w:szCs w:val="22"/>
                <w:lang w:val="en-US"/>
              </w:rPr>
              <w:t>end</w:t>
            </w:r>
            <w:r>
              <w:rPr>
                <w:rFonts w:asciiTheme="minorHAnsi" w:hAnsiTheme="minorHAnsi"/>
                <w:sz w:val="22"/>
                <w:szCs w:val="22"/>
                <w:lang w:val="en-US"/>
              </w:rPr>
              <w:t xml:space="preserve"> time daily</w:t>
            </w:r>
          </w:p>
          <w:p w14:paraId="2962AE22" w14:textId="77777777" w:rsidR="00B73562" w:rsidRPr="00682779"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Indication of adequate number of cleaning team/personnel and other resources</w:t>
            </w:r>
          </w:p>
        </w:tc>
        <w:tc>
          <w:tcPr>
            <w:tcW w:w="1464" w:type="dxa"/>
            <w:shd w:val="clear" w:color="auto" w:fill="auto"/>
            <w:vAlign w:val="center"/>
          </w:tcPr>
          <w:p w14:paraId="49BF184E"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5276BE34" w14:textId="77777777" w:rsidTr="00E00B9C">
        <w:trPr>
          <w:cantSplit/>
          <w:tblHeader/>
        </w:trPr>
        <w:tc>
          <w:tcPr>
            <w:tcW w:w="2430" w:type="dxa"/>
            <w:shd w:val="clear" w:color="auto" w:fill="auto"/>
            <w:vAlign w:val="center"/>
          </w:tcPr>
          <w:p w14:paraId="7CD69786" w14:textId="77777777" w:rsidR="00B73562" w:rsidRDefault="00B73562" w:rsidP="00E00B9C">
            <w:pPr>
              <w:pStyle w:val="TableContents"/>
              <w:rPr>
                <w:rFonts w:asciiTheme="minorHAnsi" w:hAnsiTheme="minorHAnsi"/>
                <w:sz w:val="22"/>
                <w:szCs w:val="22"/>
                <w:lang w:val="en-US" w:eastAsia="en-US"/>
              </w:rPr>
            </w:pPr>
            <w:r>
              <w:rPr>
                <w:rFonts w:asciiTheme="minorHAnsi" w:hAnsiTheme="minorHAnsi"/>
                <w:sz w:val="22"/>
                <w:szCs w:val="22"/>
                <w:lang w:val="en-US" w:eastAsia="en-US"/>
              </w:rPr>
              <w:t>Responsiveness</w:t>
            </w:r>
          </w:p>
        </w:tc>
        <w:tc>
          <w:tcPr>
            <w:tcW w:w="5367" w:type="dxa"/>
            <w:shd w:val="clear" w:color="auto" w:fill="auto"/>
          </w:tcPr>
          <w:p w14:paraId="4F7FE192" w14:textId="77777777" w:rsidR="00B73562" w:rsidRDefault="00B73562" w:rsidP="00E00B9C">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Statement of Claim in compliance with the scope of service as listed in document no.4. </w:t>
            </w:r>
          </w:p>
        </w:tc>
        <w:tc>
          <w:tcPr>
            <w:tcW w:w="1464" w:type="dxa"/>
            <w:shd w:val="clear" w:color="auto" w:fill="auto"/>
            <w:vAlign w:val="center"/>
          </w:tcPr>
          <w:p w14:paraId="77FD7B79"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30D3E9E2" w14:textId="77777777" w:rsidTr="00E00B9C">
        <w:trPr>
          <w:cantSplit/>
          <w:trHeight w:val="650"/>
          <w:tblHeader/>
        </w:trPr>
        <w:tc>
          <w:tcPr>
            <w:tcW w:w="7797" w:type="dxa"/>
            <w:gridSpan w:val="2"/>
            <w:shd w:val="clear" w:color="auto" w:fill="auto"/>
            <w:vAlign w:val="center"/>
          </w:tcPr>
          <w:p w14:paraId="306BA470" w14:textId="77777777" w:rsidR="00B73562" w:rsidRDefault="00B73562" w:rsidP="00E00B9C">
            <w:pPr>
              <w:pStyle w:val="TableContents"/>
              <w:jc w:val="both"/>
              <w:rPr>
                <w:rFonts w:cs="Calibri"/>
              </w:rPr>
            </w:pPr>
            <w:r>
              <w:rPr>
                <w:rFonts w:cs="Calibri"/>
                <w:b/>
              </w:rPr>
              <w:t>Total Possible Technical Score</w:t>
            </w:r>
          </w:p>
        </w:tc>
        <w:tc>
          <w:tcPr>
            <w:tcW w:w="1464" w:type="dxa"/>
            <w:shd w:val="clear" w:color="auto" w:fill="auto"/>
            <w:vAlign w:val="center"/>
          </w:tcPr>
          <w:p w14:paraId="2C902478" w14:textId="77777777" w:rsidR="00B73562" w:rsidRDefault="00B73562" w:rsidP="00E00B9C">
            <w:pPr>
              <w:pStyle w:val="TableContents"/>
              <w:jc w:val="center"/>
              <w:rPr>
                <w:rFonts w:cs="Calibri"/>
                <w:b/>
              </w:rPr>
            </w:pPr>
            <w:r>
              <w:rPr>
                <w:rFonts w:cs="Calibri"/>
                <w:b/>
              </w:rPr>
              <w:t>100</w:t>
            </w:r>
          </w:p>
        </w:tc>
      </w:tr>
    </w:tbl>
    <w:p w14:paraId="303D90D9" w14:textId="77777777" w:rsidR="00B73562" w:rsidRDefault="00B7356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6B0F8" w14:textId="77777777" w:rsidR="009669CC" w:rsidRDefault="009669CC">
      <w:r>
        <w:separator/>
      </w:r>
    </w:p>
  </w:endnote>
  <w:endnote w:type="continuationSeparator" w:id="0">
    <w:p w14:paraId="52BFE129" w14:textId="77777777" w:rsidR="009669CC" w:rsidRDefault="0096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E7496" w:rsidRPr="001E749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E7496" w:rsidRPr="001E7496">
      <w:rPr>
        <w:noProof/>
        <w:color w:val="17365D" w:themeColor="text2" w:themeShade="BF"/>
        <w:lang w:val="sv-SE"/>
      </w:rPr>
      <w:t>4</w:t>
    </w:r>
    <w:r>
      <w:rPr>
        <w:color w:val="17365D" w:themeColor="text2" w:themeShade="BF"/>
      </w:rPr>
      <w:fldChar w:fldCharType="end"/>
    </w:r>
  </w:p>
  <w:p w14:paraId="213B5D63" w14:textId="40845AAB" w:rsidR="00D15CF2" w:rsidRDefault="004878F3" w:rsidP="004878F3">
    <w:pPr>
      <w:pStyle w:val="Footer"/>
    </w:pPr>
    <w:r>
      <w:fldChar w:fldCharType="begin"/>
    </w:r>
    <w:r>
      <w:instrText xml:space="preserve"> DATE \@ "yyyy-MM-dd" </w:instrText>
    </w:r>
    <w:r>
      <w:fldChar w:fldCharType="separate"/>
    </w:r>
    <w:r w:rsidR="00FE7AFC">
      <w:rPr>
        <w:noProof/>
      </w:rPr>
      <w:t>2023-02-16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CA785" w14:textId="77777777" w:rsidR="009669CC" w:rsidRDefault="009669CC">
      <w:r>
        <w:separator/>
      </w:r>
    </w:p>
  </w:footnote>
  <w:footnote w:type="continuationSeparator" w:id="0">
    <w:p w14:paraId="1055B66A" w14:textId="77777777" w:rsidR="009669CC" w:rsidRDefault="00966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5D669" w14:textId="60272597"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AU" w:eastAsia="en-AU"/>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6629B1">
      <w:rPr>
        <w:rFonts w:asciiTheme="minorHAnsi" w:hAnsiTheme="minorHAnsi" w:cstheme="minorHAnsi"/>
        <w:szCs w:val="24"/>
      </w:rPr>
      <w:t>RFQ- 22-SS001-23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655B"/>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C4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3FF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E7496"/>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3F16"/>
    <w:rsid w:val="00284096"/>
    <w:rsid w:val="002859FD"/>
    <w:rsid w:val="00285D9E"/>
    <w:rsid w:val="00285E5B"/>
    <w:rsid w:val="00287DDF"/>
    <w:rsid w:val="0029089A"/>
    <w:rsid w:val="002932D5"/>
    <w:rsid w:val="0029631B"/>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621B"/>
    <w:rsid w:val="004678CC"/>
    <w:rsid w:val="00467B3E"/>
    <w:rsid w:val="00470ED5"/>
    <w:rsid w:val="00471B0A"/>
    <w:rsid w:val="00472801"/>
    <w:rsid w:val="0047336B"/>
    <w:rsid w:val="0047372A"/>
    <w:rsid w:val="00473D69"/>
    <w:rsid w:val="004748FC"/>
    <w:rsid w:val="00474EBF"/>
    <w:rsid w:val="00474ED1"/>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6AB2"/>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6244"/>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29B1"/>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8DE"/>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F1D"/>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A7930"/>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9CC"/>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3562"/>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0B9C"/>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0264"/>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3D"/>
    <w:rsid w:val="00DD5C39"/>
    <w:rsid w:val="00DD5C4C"/>
    <w:rsid w:val="00DD62BA"/>
    <w:rsid w:val="00DE395D"/>
    <w:rsid w:val="00DE3F38"/>
    <w:rsid w:val="00DE4B7D"/>
    <w:rsid w:val="00DE50D4"/>
    <w:rsid w:val="00DE5C96"/>
    <w:rsid w:val="00DE7A8A"/>
    <w:rsid w:val="00DE7F66"/>
    <w:rsid w:val="00DF0093"/>
    <w:rsid w:val="00DF1CD8"/>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B6E"/>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3ED"/>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E7AFC"/>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C3A6FE-AF00-457D-B1A9-19F666E9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803</Words>
  <Characters>4581</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5</cp:revision>
  <cp:lastPrinted>2016-10-18T02:57:00Z</cp:lastPrinted>
  <dcterms:created xsi:type="dcterms:W3CDTF">2023-02-13T01:27:00Z</dcterms:created>
  <dcterms:modified xsi:type="dcterms:W3CDTF">2023-02-16T05:14:00Z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